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</w:t>
      </w:r>
      <w:r w:rsidR="007F5DA2">
        <w:rPr>
          <w:sz w:val="28"/>
          <w:szCs w:val="28"/>
        </w:rPr>
        <w:t>_</w:t>
      </w:r>
      <w:r w:rsidR="007D7848">
        <w:rPr>
          <w:sz w:val="28"/>
          <w:szCs w:val="28"/>
        </w:rPr>
        <w:t>____” _____________________ 2021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54010E">
        <w:rPr>
          <w:sz w:val="24"/>
          <w:szCs w:val="24"/>
        </w:rPr>
        <w:t xml:space="preserve"> № </w:t>
      </w:r>
      <w:r w:rsidR="007D7848">
        <w:rPr>
          <w:sz w:val="24"/>
          <w:szCs w:val="24"/>
        </w:rPr>
        <w:t>1</w:t>
      </w:r>
      <w:r w:rsidR="00E409ED">
        <w:rPr>
          <w:sz w:val="24"/>
          <w:szCs w:val="24"/>
        </w:rPr>
        <w:t xml:space="preserve"> от </w:t>
      </w:r>
      <w:r w:rsidR="007D7848">
        <w:rPr>
          <w:sz w:val="24"/>
          <w:szCs w:val="24"/>
        </w:rPr>
        <w:t>15</w:t>
      </w:r>
      <w:r w:rsidR="00E409ED">
        <w:rPr>
          <w:sz w:val="24"/>
          <w:szCs w:val="24"/>
        </w:rPr>
        <w:t>.</w:t>
      </w:r>
      <w:r w:rsidR="007D7848" w:rsidRPr="007D7848">
        <w:rPr>
          <w:sz w:val="24"/>
          <w:szCs w:val="24"/>
        </w:rPr>
        <w:t>04</w:t>
      </w:r>
      <w:r w:rsidR="007D7848">
        <w:rPr>
          <w:sz w:val="24"/>
          <w:szCs w:val="24"/>
        </w:rPr>
        <w:t>.2021</w:t>
      </w:r>
      <w:r w:rsidR="00E409ED">
        <w:rPr>
          <w:sz w:val="24"/>
          <w:szCs w:val="24"/>
        </w:rPr>
        <w:t xml:space="preserve"> г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охраны, установленных на</w:t>
      </w:r>
      <w:r w:rsidR="007B674A">
        <w:rPr>
          <w:rFonts w:ascii="Times New Roman" w:eastAsia="Times New Roman" w:hAnsi="Times New Roman" w:cs="Times New Roman"/>
          <w:sz w:val="28"/>
          <w:szCs w:val="28"/>
        </w:rPr>
        <w:t xml:space="preserve"> 13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5669A2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Услуги по техническому обслуживанию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инженерно-технических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средств</w:t>
      </w:r>
      <w:r>
        <w:rPr>
          <w:rFonts w:eastAsia="Calibri"/>
          <w:iCs/>
          <w:sz w:val="28"/>
          <w:szCs w:val="28"/>
          <w:lang w:eastAsia="en-US" w:bidi="en-US"/>
        </w:rPr>
        <w:t xml:space="preserve"> охраны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выполняются на следующих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объектах филиала ПАО «МРСК Центра» - «Орелэнерго»</w:t>
      </w:r>
      <w:r w:rsidR="006F2F49">
        <w:rPr>
          <w:rFonts w:eastAsia="Calibri"/>
          <w:iCs/>
          <w:sz w:val="28"/>
          <w:szCs w:val="28"/>
          <w:lang w:eastAsia="en-US" w:bidi="en-US"/>
        </w:rPr>
        <w:t>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DD2AC0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49" w:rsidRPr="00DD2AC0" w:rsidRDefault="006F2F49" w:rsidP="00DD2A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122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B8D" w:rsidRPr="006F2F49" w:rsidTr="00D83B8D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C35B90" w:rsidRDefault="00D83B8D" w:rsidP="00D8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ул. Советская, 15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DD2AC0" w:rsidRDefault="007B674A" w:rsidP="00D24001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Орловский район, д. Жилино, ул. Болховское шоссе, д.65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D24001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24001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7B674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6F2F49" w:rsidRDefault="007B674A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Pr="00C35B90" w:rsidRDefault="007B674A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</w:t>
            </w:r>
            <w:r w:rsidR="00FD0FDF">
              <w:rPr>
                <w:noProof/>
                <w:sz w:val="24"/>
                <w:szCs w:val="24"/>
              </w:rPr>
              <w:t xml:space="preserve"> (с участком в Должанском районе)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74A" w:rsidRDefault="007B674A" w:rsidP="00D24001">
            <w:pPr>
              <w:rPr>
                <w:noProof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  <w:p w:rsidR="00FD0FDF" w:rsidRPr="006F2F49" w:rsidRDefault="00FD0FDF" w:rsidP="00D240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Должанский район</w:t>
            </w:r>
            <w:r w:rsidRPr="00FD0FDF">
              <w:rPr>
                <w:color w:val="000000"/>
                <w:sz w:val="24"/>
                <w:szCs w:val="24"/>
              </w:rPr>
              <w:t>, п. Долгое, ул. Свердлова, д.38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435B" w:rsidRDefault="00CA4B8D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</w:t>
            </w:r>
            <w:r w:rsidR="00FD0FDF" w:rsidRPr="00A664FC">
              <w:rPr>
                <w:noProof/>
                <w:sz w:val="24"/>
                <w:szCs w:val="24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435B" w:rsidRDefault="00CA4B8D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Кромской</w:t>
            </w:r>
            <w:r w:rsidR="00FD0FDF" w:rsidRPr="00A664FC">
              <w:rPr>
                <w:noProof/>
                <w:sz w:val="24"/>
                <w:szCs w:val="24"/>
              </w:rPr>
              <w:t xml:space="preserve"> РЭС</w:t>
            </w:r>
            <w:r w:rsidR="00FD0FDF">
              <w:rPr>
                <w:noProof/>
                <w:sz w:val="24"/>
                <w:szCs w:val="24"/>
              </w:rPr>
              <w:t xml:space="preserve"> (с участками в Троснянском и Дмитровском районах) 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Default="00FD0FDF" w:rsidP="00FD0FD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  <w:p w:rsidR="00FD0FDF" w:rsidRDefault="00FD0FDF" w:rsidP="00FD0FDF">
            <w:pPr>
              <w:rPr>
                <w:color w:val="000000"/>
                <w:sz w:val="24"/>
                <w:szCs w:val="24"/>
              </w:rPr>
            </w:pPr>
            <w:r w:rsidRPr="00FD0FDF">
              <w:rPr>
                <w:color w:val="000000"/>
                <w:sz w:val="24"/>
                <w:szCs w:val="24"/>
              </w:rPr>
              <w:t>Троснянский район, пос. Тросна, ул. Советская, д.10</w:t>
            </w:r>
          </w:p>
          <w:p w:rsidR="00FD0FDF" w:rsidRPr="006F2F49" w:rsidRDefault="00FD0FDF" w:rsidP="00FD0FDF">
            <w:pPr>
              <w:rPr>
                <w:color w:val="000000"/>
                <w:sz w:val="24"/>
                <w:szCs w:val="24"/>
              </w:rPr>
            </w:pPr>
            <w:r w:rsidRPr="00FD0FDF">
              <w:rPr>
                <w:color w:val="000000"/>
                <w:sz w:val="24"/>
                <w:szCs w:val="24"/>
              </w:rPr>
              <w:t>Дмитровский район, г. Дмитровск, ул. Советская,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0FDF">
              <w:rPr>
                <w:color w:val="000000"/>
                <w:sz w:val="24"/>
                <w:szCs w:val="24"/>
              </w:rPr>
              <w:t>143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2AC0" w:rsidRDefault="00CA4B8D" w:rsidP="00FD0F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Урицкий</w:t>
            </w:r>
            <w:r w:rsidR="00FD0FDF" w:rsidRPr="008B76AE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435B" w:rsidRDefault="00FD5AB2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"Альшанская"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5AB2" w:rsidP="00FD0FDF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Орловский р-н, д. Альшанские Выселки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435B" w:rsidRDefault="00FD0FDF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0FDF">
              <w:rPr>
                <w:noProof/>
                <w:sz w:val="24"/>
                <w:szCs w:val="24"/>
              </w:rPr>
              <w:t>ПС 110 кВ "Шаблыкино"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5AB2" w:rsidP="00FD0FDF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Шаблыкинский р-н, п. Шаблыкино, ул. Лермонтова, 4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435B" w:rsidRDefault="00FD5AB2" w:rsidP="00FD0FDF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"Южная"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5AB2" w:rsidP="00FD0FDF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Орловский р-н, п. Знаменка, ул. Советская</w:t>
            </w:r>
          </w:p>
        </w:tc>
      </w:tr>
      <w:tr w:rsidR="00FD0FDF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0FDF" w:rsidP="00FD0F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DD2AC0" w:rsidRDefault="00FD5AB2" w:rsidP="00FD0FDF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ПС 110 кВ "Свердловская"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FDF" w:rsidRPr="006F2F49" w:rsidRDefault="00FD5AB2" w:rsidP="00FD0FDF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Свердловский р-н, п. Змиевка, ул. Ульяновская, 35</w:t>
            </w:r>
          </w:p>
        </w:tc>
      </w:tr>
    </w:tbl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</w:t>
      </w:r>
      <w:r w:rsidRPr="009D6C69">
        <w:rPr>
          <w:sz w:val="28"/>
          <w:szCs w:val="28"/>
        </w:rPr>
        <w:t xml:space="preserve">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9D6C69">
        <w:rPr>
          <w:sz w:val="28"/>
          <w:szCs w:val="28"/>
        </w:rPr>
        <w:t xml:space="preserve">»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741691">
        <w:rPr>
          <w:sz w:val="28"/>
          <w:szCs w:val="28"/>
        </w:rPr>
        <w:t>7</w:t>
      </w:r>
      <w:r w:rsidR="007F5DA2">
        <w:rPr>
          <w:sz w:val="28"/>
          <w:szCs w:val="28"/>
        </w:rPr>
        <w:t>.202</w:t>
      </w:r>
      <w:r w:rsidR="00780E27" w:rsidRPr="00780E27">
        <w:rPr>
          <w:sz w:val="28"/>
          <w:szCs w:val="28"/>
        </w:rPr>
        <w:t>1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54010E">
        <w:rPr>
          <w:sz w:val="28"/>
          <w:szCs w:val="28"/>
        </w:rPr>
        <w:t xml:space="preserve"> 3</w:t>
      </w:r>
      <w:r w:rsidR="00741691">
        <w:rPr>
          <w:sz w:val="28"/>
          <w:szCs w:val="28"/>
        </w:rPr>
        <w:t>0</w:t>
      </w:r>
      <w:r w:rsidR="006F2F49" w:rsidRPr="00821DC1">
        <w:rPr>
          <w:sz w:val="28"/>
          <w:szCs w:val="28"/>
        </w:rPr>
        <w:t>.</w:t>
      </w:r>
      <w:r w:rsidR="0054010E">
        <w:rPr>
          <w:sz w:val="28"/>
          <w:szCs w:val="28"/>
        </w:rPr>
        <w:t>0</w:t>
      </w:r>
      <w:r w:rsidR="00741691">
        <w:rPr>
          <w:sz w:val="28"/>
          <w:szCs w:val="28"/>
        </w:rPr>
        <w:t>6</w:t>
      </w:r>
      <w:r w:rsidR="00780E27">
        <w:rPr>
          <w:sz w:val="28"/>
          <w:szCs w:val="28"/>
        </w:rPr>
        <w:t>.202</w:t>
      </w:r>
      <w:r w:rsidR="00780E27" w:rsidRPr="00780E27">
        <w:rPr>
          <w:sz w:val="28"/>
          <w:szCs w:val="28"/>
        </w:rPr>
        <w:t>2</w:t>
      </w:r>
      <w:r w:rsidR="006F2F49" w:rsidRPr="00821DC1">
        <w:rPr>
          <w:sz w:val="28"/>
          <w:szCs w:val="28"/>
        </w:rPr>
        <w:t xml:space="preserve"> г.</w:t>
      </w:r>
    </w:p>
    <w:p w:rsidR="003C757D" w:rsidRP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.1 Услуги по техническому обслуживанию </w:t>
      </w:r>
      <w:r w:rsidR="00E06A4A" w:rsidRPr="00E06A4A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 xml:space="preserve"> должны выполняться в соответствии с графиком, утвержденном Заказчиком.</w:t>
      </w:r>
    </w:p>
    <w:p w:rsidR="00841F7A" w:rsidRPr="00EC2C08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4</w:t>
      </w:r>
      <w:r w:rsidR="00841F7A" w:rsidRPr="00EC2C08">
        <w:rPr>
          <w:sz w:val="28"/>
          <w:szCs w:val="28"/>
        </w:rPr>
        <w:t>.2 При проведении т</w:t>
      </w:r>
      <w:r w:rsidR="009B3EAD" w:rsidRPr="00EC2C08">
        <w:rPr>
          <w:sz w:val="28"/>
          <w:szCs w:val="28"/>
        </w:rPr>
        <w:t xml:space="preserve">ехнического обслуживания </w:t>
      </w:r>
      <w:r w:rsidR="00E06A4A" w:rsidRPr="00EC2C08">
        <w:rPr>
          <w:sz w:val="28"/>
          <w:szCs w:val="28"/>
        </w:rPr>
        <w:t>инженерно-технических средств охраны</w:t>
      </w:r>
      <w:r w:rsidR="00841F7A" w:rsidRPr="00EC2C08">
        <w:rPr>
          <w:sz w:val="28"/>
          <w:szCs w:val="28"/>
        </w:rPr>
        <w:t xml:space="preserve"> обязательно выполнять: 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внешний осмотр – при внешнем осмотре выявляются различные механические повреждения элементов и узлов</w:t>
      </w:r>
      <w:r w:rsidR="00FC2F18" w:rsidRPr="00EC2C08">
        <w:rPr>
          <w:sz w:val="28"/>
          <w:szCs w:val="28"/>
        </w:rPr>
        <w:t xml:space="preserve"> систем</w:t>
      </w:r>
      <w:r w:rsidRPr="00EC2C08">
        <w:rPr>
          <w:sz w:val="28"/>
          <w:szCs w:val="28"/>
        </w:rPr>
        <w:t>, дефекты и нарушения в работе в целом 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проверка работоспособности</w:t>
      </w:r>
      <w:r w:rsidR="00FC2F18" w:rsidRPr="00EC2C08">
        <w:rPr>
          <w:sz w:val="28"/>
          <w:szCs w:val="28"/>
        </w:rPr>
        <w:t xml:space="preserve"> </w:t>
      </w:r>
      <w:r w:rsidRPr="00EC2C08">
        <w:rPr>
          <w:sz w:val="28"/>
          <w:szCs w:val="28"/>
        </w:rPr>
        <w:t>– проверяется работоспособность отдельн</w:t>
      </w:r>
      <w:r w:rsidR="00FC2F18" w:rsidRPr="00EC2C08">
        <w:rPr>
          <w:sz w:val="28"/>
          <w:szCs w:val="28"/>
        </w:rPr>
        <w:t xml:space="preserve">ых узлов и всей системы в целом </w:t>
      </w:r>
      <w:r w:rsidRPr="00EC2C08">
        <w:rPr>
          <w:sz w:val="28"/>
          <w:szCs w:val="28"/>
        </w:rPr>
        <w:t>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 xml:space="preserve">- </w:t>
      </w:r>
      <w:r w:rsidR="00FC2F18" w:rsidRPr="00EC2C08">
        <w:rPr>
          <w:sz w:val="28"/>
          <w:szCs w:val="28"/>
        </w:rPr>
        <w:t>п</w:t>
      </w:r>
      <w:r w:rsidRPr="00EC2C08">
        <w:rPr>
          <w:sz w:val="28"/>
          <w:szCs w:val="28"/>
        </w:rPr>
        <w:t>роверка источников питания 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устранение выявленных причин потенциальных отказов оборудования;</w:t>
      </w:r>
    </w:p>
    <w:p w:rsidR="00841F7A" w:rsidRPr="00EC2C08" w:rsidRDefault="00841F7A" w:rsidP="00403427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очистка внешней поверхности устройств от пыли и грязи – проводить ежемесячно</w:t>
      </w:r>
      <w:r w:rsidR="00403427" w:rsidRPr="00EC2C08">
        <w:rPr>
          <w:sz w:val="28"/>
          <w:szCs w:val="28"/>
        </w:rPr>
        <w:t>.</w:t>
      </w:r>
    </w:p>
    <w:p w:rsidR="00F64F31" w:rsidRPr="00841F7A" w:rsidRDefault="00F64F31" w:rsidP="00403427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4.3 В ходе реализации договорных обязательств</w:t>
      </w:r>
      <w:r w:rsidRPr="00F64F31">
        <w:rPr>
          <w:sz w:val="28"/>
          <w:szCs w:val="28"/>
        </w:rPr>
        <w:t xml:space="preserve"> Исполнитель должен вести журнал учёта выполнения работ по техническому обслуживанию и ремонту систем ИТСО. Страницы журнала должны быть пронумерованы, прошнурованы и скреплены печатями Исполнителя и Заказчика. После окончания работ, Исполнитель заносит в журнал </w:t>
      </w:r>
      <w:r w:rsidR="00F628F2">
        <w:rPr>
          <w:sz w:val="28"/>
          <w:szCs w:val="28"/>
        </w:rPr>
        <w:t xml:space="preserve">запись о проведении работ по ТО, </w:t>
      </w:r>
      <w:r w:rsidRPr="00F64F31">
        <w:rPr>
          <w:sz w:val="28"/>
          <w:szCs w:val="28"/>
        </w:rPr>
        <w:t>с указанием времени, места и результатов проведённых мероприятий, а также выявленных недостатках в содержании и эксплуатации системы. Запись должна заверяться подписями ответственных лиц сторон.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</w:t>
      </w:r>
      <w:r w:rsidR="00F64F31"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</w:t>
      </w:r>
      <w:r w:rsidR="00DC2D39" w:rsidRPr="00841F7A">
        <w:rPr>
          <w:sz w:val="28"/>
          <w:szCs w:val="28"/>
        </w:rPr>
        <w:t>бригадами,</w:t>
      </w:r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1A7FF9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F64F31" w:rsidRPr="001A7FF9">
        <w:rPr>
          <w:sz w:val="28"/>
          <w:szCs w:val="28"/>
        </w:rPr>
        <w:t>5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>Исполнитель обеспечивает прибытие квалифицированных работников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>в течение 1 часа с момента поступления</w:t>
      </w:r>
      <w:r w:rsidR="00841F7A" w:rsidRPr="001A7FF9">
        <w:rPr>
          <w:sz w:val="28"/>
          <w:szCs w:val="28"/>
        </w:rPr>
        <w:t xml:space="preserve"> заявки от Заказчика</w:t>
      </w:r>
      <w:r w:rsidR="00F43DC1" w:rsidRPr="001A7FF9">
        <w:rPr>
          <w:sz w:val="28"/>
          <w:szCs w:val="28"/>
        </w:rPr>
        <w:t xml:space="preserve"> на объекты </w:t>
      </w:r>
      <w:r w:rsidR="00F43DC1" w:rsidRPr="001A7FF9">
        <w:rPr>
          <w:sz w:val="28"/>
          <w:szCs w:val="28"/>
        </w:rPr>
        <w:lastRenderedPageBreak/>
        <w:t xml:space="preserve">расположенные в черте г. Орёл и не позднее 3 часов на объекты расположенные </w:t>
      </w:r>
      <w:r w:rsidR="000B43BC" w:rsidRPr="001A7FF9">
        <w:rPr>
          <w:sz w:val="28"/>
          <w:szCs w:val="28"/>
        </w:rPr>
        <w:t xml:space="preserve">в </w:t>
      </w:r>
      <w:r w:rsidR="00F43DC1" w:rsidRPr="001A7FF9">
        <w:rPr>
          <w:sz w:val="28"/>
          <w:szCs w:val="28"/>
        </w:rPr>
        <w:t>районах Орловской области</w:t>
      </w:r>
      <w:r w:rsidR="00841F7A" w:rsidRPr="001A7FF9">
        <w:rPr>
          <w:sz w:val="28"/>
          <w:szCs w:val="28"/>
        </w:rPr>
        <w:t>.</w:t>
      </w:r>
    </w:p>
    <w:p w:rsidR="00841F7A" w:rsidRPr="001A7FF9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F64F31" w:rsidRPr="001A7FF9">
        <w:rPr>
          <w:sz w:val="28"/>
          <w:szCs w:val="28"/>
        </w:rPr>
        <w:t>6</w:t>
      </w:r>
      <w:r w:rsidR="00841F7A" w:rsidRPr="001A7FF9">
        <w:rPr>
          <w:sz w:val="28"/>
          <w:szCs w:val="28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B86FE6" w:rsidRPr="001A7FF9" w:rsidRDefault="00B86FE6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 xml:space="preserve">4.7 Ремонт в пределах характерных неисправностей, установленных эксплуатационной документацией на </w:t>
      </w:r>
      <w:r w:rsidR="0044177D" w:rsidRPr="001A7FF9">
        <w:rPr>
          <w:sz w:val="28"/>
          <w:szCs w:val="28"/>
        </w:rPr>
        <w:t>И</w:t>
      </w:r>
      <w:r w:rsidRPr="001A7FF9">
        <w:rPr>
          <w:sz w:val="28"/>
          <w:szCs w:val="28"/>
        </w:rPr>
        <w:t>ТСО, относится к текущему и входит в объем технического обслуживания. Текущий ремонт проводится по мере возникновения неисправностей.</w:t>
      </w:r>
    </w:p>
    <w:p w:rsidR="00B86FE6" w:rsidRPr="001A7FF9" w:rsidRDefault="00B86FE6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4.8 Любой другой ремонт (как отдельных ТС, так и установки в целом) выполняется по отдельному договору (соглашению).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133746" w:rsidRPr="001A7FF9">
        <w:rPr>
          <w:sz w:val="28"/>
          <w:szCs w:val="28"/>
        </w:rPr>
        <w:t>9</w:t>
      </w:r>
      <w:r w:rsidR="00841F7A" w:rsidRPr="001A7FF9">
        <w:rPr>
          <w:sz w:val="28"/>
          <w:szCs w:val="28"/>
        </w:rPr>
        <w:t xml:space="preserve"> При необходимости проводятся консультации технических специалистов Заказчика, в т.ч. с использованием средств связи</w:t>
      </w:r>
      <w:r w:rsidR="00841F7A" w:rsidRPr="00841F7A">
        <w:rPr>
          <w:sz w:val="28"/>
          <w:szCs w:val="28"/>
        </w:rPr>
        <w:t xml:space="preserve">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>, обладающими достаточной квалификацией для идентификации характера проблемы и навыками работы.</w:t>
      </w: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 w:rsidR="002C4854">
        <w:rPr>
          <w:b/>
          <w:sz w:val="28"/>
          <w:szCs w:val="28"/>
        </w:rPr>
        <w:t>ельные требования к Исполнителю.</w:t>
      </w:r>
    </w:p>
    <w:p w:rsidR="00841F7A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5.1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 xml:space="preserve">Исполнитель должен иметь опыт работы не менее 2 лет по обслуживанию, ремонту и монтажу </w:t>
      </w:r>
      <w:r w:rsidRPr="001A7FF9">
        <w:rPr>
          <w:sz w:val="28"/>
          <w:szCs w:val="28"/>
        </w:rPr>
        <w:t>ИТСО</w:t>
      </w:r>
      <w:r w:rsidR="00F43DC1" w:rsidRPr="001A7FF9">
        <w:rPr>
          <w:sz w:val="28"/>
          <w:szCs w:val="28"/>
        </w:rPr>
        <w:t xml:space="preserve"> с предприятиями, имеющими множество удаленных от центра структурных подразделений или техническую сетевую структуру краевого (областного) масштаба</w:t>
      </w:r>
      <w:r w:rsidR="00841F7A" w:rsidRPr="001A7FF9">
        <w:rPr>
          <w:sz w:val="28"/>
          <w:szCs w:val="28"/>
        </w:rPr>
        <w:t>;</w:t>
      </w:r>
    </w:p>
    <w:p w:rsidR="00123290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5.2</w:t>
      </w:r>
      <w:r w:rsidR="00123290" w:rsidRPr="001A7FF9">
        <w:rPr>
          <w:sz w:val="28"/>
          <w:szCs w:val="28"/>
        </w:rPr>
        <w:t xml:space="preserve"> </w:t>
      </w:r>
      <w:r w:rsidRPr="001A7FF9">
        <w:rPr>
          <w:sz w:val="28"/>
          <w:szCs w:val="28"/>
        </w:rPr>
        <w:t>Н</w:t>
      </w:r>
      <w:r w:rsidR="00123290" w:rsidRPr="001A7FF9">
        <w:rPr>
          <w:sz w:val="28"/>
          <w:szCs w:val="28"/>
        </w:rPr>
        <w:t xml:space="preserve">аличие </w:t>
      </w:r>
      <w:r w:rsidR="0051543D" w:rsidRPr="001A7FF9">
        <w:rPr>
          <w:sz w:val="28"/>
          <w:szCs w:val="28"/>
        </w:rPr>
        <w:t>материально-техническ</w:t>
      </w:r>
      <w:r w:rsidR="00AD24A4" w:rsidRPr="001A7FF9">
        <w:rPr>
          <w:sz w:val="28"/>
          <w:szCs w:val="28"/>
        </w:rPr>
        <w:t>ой</w:t>
      </w:r>
      <w:r w:rsidR="00123290" w:rsidRPr="001A7FF9">
        <w:rPr>
          <w:sz w:val="28"/>
          <w:szCs w:val="28"/>
        </w:rPr>
        <w:t xml:space="preserve"> базы </w:t>
      </w:r>
      <w:r w:rsidRPr="001A7FF9">
        <w:rPr>
          <w:sz w:val="28"/>
          <w:szCs w:val="28"/>
        </w:rPr>
        <w:t>в черте г. Орёл для обеспечения исполнения пункта 4.5</w:t>
      </w:r>
      <w:r w:rsidR="00123290" w:rsidRPr="001A7FF9">
        <w:rPr>
          <w:sz w:val="28"/>
          <w:szCs w:val="28"/>
        </w:rPr>
        <w:t>;</w:t>
      </w:r>
    </w:p>
    <w:p w:rsidR="00841F7A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5.3 Н</w:t>
      </w:r>
      <w:r w:rsidR="00841F7A" w:rsidRPr="001A7FF9">
        <w:rPr>
          <w:sz w:val="28"/>
          <w:szCs w:val="28"/>
        </w:rPr>
        <w:t>аличие у обслуживающего персонала соответствующих допусков по электробезопасности для работ</w:t>
      </w:r>
      <w:r w:rsidRPr="001A7FF9">
        <w:rPr>
          <w:sz w:val="28"/>
          <w:szCs w:val="28"/>
        </w:rPr>
        <w:t>ы на объектах электроэнергетики;</w:t>
      </w:r>
    </w:p>
    <w:p w:rsidR="002C4854" w:rsidRPr="00841F7A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5.4 Наличие у Исполнителя специализированных инструментов и оборудования, прошедших поверку, средств индивидуальной защиты в соответствии с ПТЭЭП, при эксплуатации электроустановок.</w:t>
      </w:r>
    </w:p>
    <w:p w:rsidR="009D6C69" w:rsidRPr="00630CE6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630CE6" w:rsidRPr="00741691" w:rsidRDefault="00630CE6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630CE6" w:rsidRPr="00741691" w:rsidRDefault="00630CE6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A91703" w:rsidP="009D6C6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заместителя</w:t>
      </w:r>
      <w:r w:rsidR="009D6C69" w:rsidRPr="009D6C69">
        <w:rPr>
          <w:sz w:val="28"/>
          <w:szCs w:val="28"/>
        </w:rPr>
        <w:t xml:space="preserve"> директора</w:t>
      </w:r>
      <w:r w:rsidR="006275DD" w:rsidRPr="00E06A4A">
        <w:rPr>
          <w:sz w:val="28"/>
          <w:szCs w:val="28"/>
        </w:rPr>
        <w:t xml:space="preserve"> </w:t>
      </w:r>
      <w:r w:rsidR="006275DD">
        <w:rPr>
          <w:sz w:val="28"/>
          <w:szCs w:val="28"/>
        </w:rPr>
        <w:t>по</w:t>
      </w:r>
      <w:r w:rsidR="009D6C69" w:rsidRPr="009D6C69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1" w:name="_GoBack"/>
      <w:bookmarkEnd w:id="1"/>
      <w:r>
        <w:rPr>
          <w:sz w:val="28"/>
          <w:szCs w:val="28"/>
        </w:rPr>
        <w:t>К.Д. Авдеенко</w:t>
      </w:r>
    </w:p>
    <w:sectPr w:rsidR="009D6C69" w:rsidRPr="009D6C69" w:rsidSect="00F81085">
      <w:headerReference w:type="even" r:id="rId8"/>
      <w:headerReference w:type="default" r:id="rId9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DBC" w:rsidRDefault="00BD5DBC">
      <w:r>
        <w:separator/>
      </w:r>
    </w:p>
  </w:endnote>
  <w:endnote w:type="continuationSeparator" w:id="0">
    <w:p w:rsidR="00BD5DBC" w:rsidRDefault="00BD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DBC" w:rsidRDefault="00BD5DBC">
      <w:r>
        <w:separator/>
      </w:r>
    </w:p>
  </w:footnote>
  <w:footnote w:type="continuationSeparator" w:id="0">
    <w:p w:rsidR="00BD5DBC" w:rsidRDefault="00BD5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A91703">
      <w:rPr>
        <w:rStyle w:val="a7"/>
        <w:noProof/>
      </w:rPr>
      <w:t>3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4591F"/>
    <w:rsid w:val="0005405F"/>
    <w:rsid w:val="0005481F"/>
    <w:rsid w:val="00055854"/>
    <w:rsid w:val="0007091D"/>
    <w:rsid w:val="00071958"/>
    <w:rsid w:val="00072F49"/>
    <w:rsid w:val="00075EFA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43BC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265"/>
    <w:rsid w:val="00125C58"/>
    <w:rsid w:val="00125EEA"/>
    <w:rsid w:val="00126442"/>
    <w:rsid w:val="00127FE9"/>
    <w:rsid w:val="00133746"/>
    <w:rsid w:val="00136404"/>
    <w:rsid w:val="00141FF4"/>
    <w:rsid w:val="00143ED8"/>
    <w:rsid w:val="00144439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97B60"/>
    <w:rsid w:val="001A73BC"/>
    <w:rsid w:val="001A7FF9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C4854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9A0"/>
    <w:rsid w:val="00330BB2"/>
    <w:rsid w:val="00331BAE"/>
    <w:rsid w:val="0033473A"/>
    <w:rsid w:val="00352E53"/>
    <w:rsid w:val="003531C9"/>
    <w:rsid w:val="00356369"/>
    <w:rsid w:val="003603FA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03427"/>
    <w:rsid w:val="00415316"/>
    <w:rsid w:val="00415731"/>
    <w:rsid w:val="00417997"/>
    <w:rsid w:val="0042137F"/>
    <w:rsid w:val="00425A72"/>
    <w:rsid w:val="0043352B"/>
    <w:rsid w:val="00433F4D"/>
    <w:rsid w:val="00435E6C"/>
    <w:rsid w:val="00436824"/>
    <w:rsid w:val="00437408"/>
    <w:rsid w:val="00441076"/>
    <w:rsid w:val="00441641"/>
    <w:rsid w:val="0044177D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D05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543D"/>
    <w:rsid w:val="0051645F"/>
    <w:rsid w:val="0052208F"/>
    <w:rsid w:val="00523920"/>
    <w:rsid w:val="00524C1C"/>
    <w:rsid w:val="005308BD"/>
    <w:rsid w:val="00531997"/>
    <w:rsid w:val="00533505"/>
    <w:rsid w:val="00533EEE"/>
    <w:rsid w:val="0054010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669A2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10DC8"/>
    <w:rsid w:val="00625E4B"/>
    <w:rsid w:val="006269BB"/>
    <w:rsid w:val="006275DD"/>
    <w:rsid w:val="00630CE6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4CAD"/>
    <w:rsid w:val="00686568"/>
    <w:rsid w:val="00697582"/>
    <w:rsid w:val="006A1F4E"/>
    <w:rsid w:val="006A61F4"/>
    <w:rsid w:val="006B4539"/>
    <w:rsid w:val="006D5A70"/>
    <w:rsid w:val="006D72B8"/>
    <w:rsid w:val="006E039D"/>
    <w:rsid w:val="006E07BF"/>
    <w:rsid w:val="006E64BE"/>
    <w:rsid w:val="006F2353"/>
    <w:rsid w:val="006F29C7"/>
    <w:rsid w:val="006F2DBD"/>
    <w:rsid w:val="006F2F49"/>
    <w:rsid w:val="006F490D"/>
    <w:rsid w:val="006F5D72"/>
    <w:rsid w:val="006F7734"/>
    <w:rsid w:val="00701AD3"/>
    <w:rsid w:val="00701FE6"/>
    <w:rsid w:val="00703CD4"/>
    <w:rsid w:val="0070676C"/>
    <w:rsid w:val="007115BC"/>
    <w:rsid w:val="00712D23"/>
    <w:rsid w:val="0071650D"/>
    <w:rsid w:val="007169D4"/>
    <w:rsid w:val="00716C21"/>
    <w:rsid w:val="00716DBB"/>
    <w:rsid w:val="00717CD6"/>
    <w:rsid w:val="007209C5"/>
    <w:rsid w:val="007326BC"/>
    <w:rsid w:val="0074028B"/>
    <w:rsid w:val="00741691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0E27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B674A"/>
    <w:rsid w:val="007C46FC"/>
    <w:rsid w:val="007C58CF"/>
    <w:rsid w:val="007C65CE"/>
    <w:rsid w:val="007D39ED"/>
    <w:rsid w:val="007D4563"/>
    <w:rsid w:val="007D4637"/>
    <w:rsid w:val="007D7848"/>
    <w:rsid w:val="007E1C45"/>
    <w:rsid w:val="007E402B"/>
    <w:rsid w:val="007E5260"/>
    <w:rsid w:val="007E7DE8"/>
    <w:rsid w:val="007F0120"/>
    <w:rsid w:val="007F0B91"/>
    <w:rsid w:val="007F5DA2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8F760D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47DF8"/>
    <w:rsid w:val="00953EC3"/>
    <w:rsid w:val="0096065A"/>
    <w:rsid w:val="0096249B"/>
    <w:rsid w:val="00962925"/>
    <w:rsid w:val="00967633"/>
    <w:rsid w:val="00971559"/>
    <w:rsid w:val="00971945"/>
    <w:rsid w:val="00973D60"/>
    <w:rsid w:val="009767A9"/>
    <w:rsid w:val="0098530E"/>
    <w:rsid w:val="00985A67"/>
    <w:rsid w:val="00990E3C"/>
    <w:rsid w:val="00991EE2"/>
    <w:rsid w:val="009A5375"/>
    <w:rsid w:val="009B3EAD"/>
    <w:rsid w:val="009B5738"/>
    <w:rsid w:val="009C1AF4"/>
    <w:rsid w:val="009C200B"/>
    <w:rsid w:val="009C20C7"/>
    <w:rsid w:val="009C2DDE"/>
    <w:rsid w:val="009C6411"/>
    <w:rsid w:val="009D045A"/>
    <w:rsid w:val="009D1E23"/>
    <w:rsid w:val="009D3C0C"/>
    <w:rsid w:val="009D4BC0"/>
    <w:rsid w:val="009D59D7"/>
    <w:rsid w:val="009D6C69"/>
    <w:rsid w:val="009E314A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0B8B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703"/>
    <w:rsid w:val="00A91981"/>
    <w:rsid w:val="00A95480"/>
    <w:rsid w:val="00AA54AD"/>
    <w:rsid w:val="00AB0945"/>
    <w:rsid w:val="00AB0A46"/>
    <w:rsid w:val="00AB4519"/>
    <w:rsid w:val="00AB4DA3"/>
    <w:rsid w:val="00AC3825"/>
    <w:rsid w:val="00AC53F7"/>
    <w:rsid w:val="00AC7A8D"/>
    <w:rsid w:val="00AD1B2B"/>
    <w:rsid w:val="00AD24A4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7F8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86FE6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5DBC"/>
    <w:rsid w:val="00BD6B6B"/>
    <w:rsid w:val="00BE3A5B"/>
    <w:rsid w:val="00BF0406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B8D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363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2D39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06A4A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2C08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3DC1"/>
    <w:rsid w:val="00F4441B"/>
    <w:rsid w:val="00F45338"/>
    <w:rsid w:val="00F5243D"/>
    <w:rsid w:val="00F625AD"/>
    <w:rsid w:val="00F628F2"/>
    <w:rsid w:val="00F635E7"/>
    <w:rsid w:val="00F63D71"/>
    <w:rsid w:val="00F64F3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28A5"/>
    <w:rsid w:val="00FB31B4"/>
    <w:rsid w:val="00FB3C11"/>
    <w:rsid w:val="00FB4F0D"/>
    <w:rsid w:val="00FB5DFB"/>
    <w:rsid w:val="00FB7645"/>
    <w:rsid w:val="00FC2F18"/>
    <w:rsid w:val="00FD0FDF"/>
    <w:rsid w:val="00FD1036"/>
    <w:rsid w:val="00FD32FA"/>
    <w:rsid w:val="00FD3881"/>
    <w:rsid w:val="00FD4143"/>
    <w:rsid w:val="00FD5257"/>
    <w:rsid w:val="00FD5AB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6ED3C"/>
  <w15:docId w15:val="{3805CEA2-3AAC-4874-8D31-DB652271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8203-BE1D-4AF9-B62D-9CEAFBF9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Якунин Михаил Алексеевич</cp:lastModifiedBy>
  <cp:revision>7</cp:revision>
  <cp:lastPrinted>2008-06-03T07:27:00Z</cp:lastPrinted>
  <dcterms:created xsi:type="dcterms:W3CDTF">2020-05-12T12:52:00Z</dcterms:created>
  <dcterms:modified xsi:type="dcterms:W3CDTF">2021-04-14T07:01:00Z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